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AEEDB" w14:textId="01288E1E" w:rsidR="00585377" w:rsidRPr="00585377" w:rsidRDefault="00585377" w:rsidP="00585377">
      <w:pPr>
        <w:pStyle w:val="NoSpacing"/>
      </w:pPr>
      <w:bookmarkStart w:id="0" w:name="_Ref414624140"/>
      <w:bookmarkStart w:id="1" w:name="_Ref416953994"/>
      <w:r w:rsidRPr="00585377">
        <w:t xml:space="preserve">Table </w:t>
      </w:r>
      <w:bookmarkEnd w:id="0"/>
      <w:r w:rsidRPr="00585377">
        <w:t>S</w:t>
      </w:r>
      <w:r w:rsidR="000738DB">
        <w:t>8</w:t>
      </w:r>
      <w:r w:rsidRPr="00585377">
        <w:t>: Major and trace elements and their uncertainties (</w:t>
      </w:r>
      <w:r>
        <w:t xml:space="preserve">±) </w:t>
      </w:r>
      <w:r w:rsidRPr="00585377">
        <w:t xml:space="preserve">of the </w:t>
      </w:r>
      <w:r>
        <w:t>Sparta fault hanging wall soil at Anogia</w:t>
      </w:r>
      <w:r w:rsidRPr="00585377">
        <w:t xml:space="preserve">, measured with a handheld XRF. </w:t>
      </w:r>
      <w:r>
        <w:t xml:space="preserve"> </w:t>
      </w:r>
      <w:r w:rsidRPr="00585377">
        <w:t xml:space="preserve">All measurements </w:t>
      </w:r>
      <w:r>
        <w:t xml:space="preserve">are </w:t>
      </w:r>
      <w:r w:rsidRPr="00585377">
        <w:t>reported as percentages</w:t>
      </w:r>
      <w:bookmarkEnd w:id="1"/>
      <w:r>
        <w:t>.</w:t>
      </w:r>
    </w:p>
    <w:tbl>
      <w:tblPr>
        <w:tblW w:w="11500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60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80"/>
        <w:gridCol w:w="718"/>
        <w:gridCol w:w="718"/>
        <w:gridCol w:w="800"/>
        <w:gridCol w:w="718"/>
        <w:gridCol w:w="718"/>
        <w:gridCol w:w="718"/>
      </w:tblGrid>
      <w:tr w:rsidR="00AF20CA" w:rsidRPr="00520F97" w14:paraId="549829EA" w14:textId="77777777" w:rsidTr="0058537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9A1662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Height (m)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598ABD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Al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2C4609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8784CA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Si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FDF1BB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2F5D30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P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16D47F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E31913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45E15D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1E3A98A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EBFD9B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6D017F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Ca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DF24FA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9A5B5E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Ti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B0091A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5A101F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2961C2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</w:tr>
      <w:tr w:rsidR="00AF20CA" w:rsidRPr="00520F97" w14:paraId="7329D202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C8CD91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70199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4.95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92D3E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D73BB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10.50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1B120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0.44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8E9C7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161F0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B0610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0.3368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87001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0.0336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D1B552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0.397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9FDC5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D3ED2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6.96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3E20A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77699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1A348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5EBA5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1FB9D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408C01DC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6A939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ABB707" w14:textId="387BC1D5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  <w:r w:rsidR="00163057" w:rsidRPr="00163057">
              <w:rPr>
                <w:rFonts w:ascii="Calibri" w:eastAsia="Times New Roman" w:hAnsi="Calibri"/>
                <w:color w:val="000000"/>
                <w:sz w:val="18"/>
                <w:szCs w:val="18"/>
                <w:vertAlign w:val="superscript"/>
                <w:lang w:eastAsia="en-GB"/>
              </w:rPr>
              <w:t>b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997ED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2A36B7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11.16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5DEBD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82DD23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0E5F4B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EA435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0.2787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2603D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0.0292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6D775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0.423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89101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3B0C0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6.84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4897C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1F341B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2E2CD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7B99C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C69D4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0269406D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302BB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08E5D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9.91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D65457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1.33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26A51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28.99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9872C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0.67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77BC5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0.53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8242F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4F7E8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0.1382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B6E75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0.0342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D6326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0.891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458509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17988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4.80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43425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53FE0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0.349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4471B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CC1F6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DE622E" w14:textId="4405230D" w:rsidR="00585377" w:rsidRPr="00520F97" w:rsidRDefault="00064F10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</w:t>
            </w:r>
          </w:p>
        </w:tc>
      </w:tr>
      <w:tr w:rsidR="00AF20CA" w:rsidRPr="00520F97" w14:paraId="69BFB95F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D9548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8CFBC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5.21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A4541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839E84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29.96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91501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0.65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BABA8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0.47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92B90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D09E7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5C9EF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04A374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0.868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3678D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C62A1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B4A973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97FC6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0.335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BB236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4A2FC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0.034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1723A8" w14:textId="7347EA5C" w:rsidR="00585377" w:rsidRPr="00520F97" w:rsidRDefault="00064F10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</w:t>
            </w:r>
          </w:p>
        </w:tc>
      </w:tr>
      <w:tr w:rsidR="00AF20CA" w:rsidRPr="00520F97" w14:paraId="238D0DB3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376D7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6E728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7.69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2C5CD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F3707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18.17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2F3BF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0.55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1C09F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B6E1A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FCBCB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E0463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F1A8D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0.490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E7B87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9D990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6.82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03B66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79244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71544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BA8F7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1DBA9E" w14:textId="467B47C1" w:rsidR="00585377" w:rsidRPr="00520F97" w:rsidRDefault="00064F10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</w:t>
            </w:r>
          </w:p>
        </w:tc>
      </w:tr>
      <w:tr w:rsidR="00AF20CA" w:rsidRPr="00520F97" w14:paraId="505A641F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535EB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66B39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9.36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10522A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1.32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D0EC58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26.61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BD48E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0.64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A3876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0.48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8F974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AB2C4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CE5D2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D8BEA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0.780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17789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7B1EB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3.99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5619B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26378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2D4E6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2476E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5F2D823" w14:textId="7DF487C7" w:rsidR="00585377" w:rsidRPr="00520F97" w:rsidRDefault="00064F10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</w:t>
            </w:r>
          </w:p>
        </w:tc>
      </w:tr>
      <w:tr w:rsidR="00AF20CA" w:rsidRPr="00520F97" w14:paraId="48FF36BB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BFD5F3" w14:textId="652C906D" w:rsidR="00585377" w:rsidRPr="00064F10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vertAlign w:val="superscript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-0.5</w:t>
            </w:r>
            <w:r w:rsidR="00064F10">
              <w:rPr>
                <w:rFonts w:ascii="Calibri" w:eastAsia="Times New Roman" w:hAnsi="Calibri"/>
                <w:color w:val="000000"/>
                <w:sz w:val="18"/>
                <w:szCs w:val="18"/>
                <w:vertAlign w:val="superscript"/>
                <w:lang w:eastAsia="en-GB"/>
              </w:rPr>
              <w:t>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87F993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7.55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25362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1.43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89A92E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24.15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01F4D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0.65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19D49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FC5B9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52DAC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D9F776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B4A15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0.693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9DF77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2B9C4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5.29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816EF9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F14D4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0.331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2D81F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E0BCC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B6C70E" w14:textId="797AC5B5" w:rsidR="00585377" w:rsidRPr="00520F97" w:rsidRDefault="00064F10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</w:t>
            </w:r>
          </w:p>
        </w:tc>
      </w:tr>
      <w:tr w:rsidR="00AF20CA" w:rsidRPr="00520F97" w14:paraId="0B1FC6AA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E38B3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5F6F7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7.13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4385C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1.32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6F8BC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26.55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51B6B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0.63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DA91F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1FBA7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41C82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A8D80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74B6E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0.852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986E8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DD582B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4.51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03A2F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D90599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C8D61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4CAC01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3937D6" w14:textId="6B1AF0DB" w:rsidR="00585377" w:rsidRPr="00520F97" w:rsidRDefault="00064F10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</w:t>
            </w:r>
          </w:p>
        </w:tc>
      </w:tr>
      <w:tr w:rsidR="00AF20CA" w:rsidRPr="00520F97" w14:paraId="67F9CDBC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152AE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01B6EF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5.39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7BEA5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D90C4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21.25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B9CEE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42263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C1DB3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03736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6FB0A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D9D0C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0.713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02AA29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ACDF0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7.09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8F453A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03AE8A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FCB34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76656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1C6273" w14:textId="539E626A" w:rsidR="00585377" w:rsidRPr="00520F97" w:rsidRDefault="00064F10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</w:t>
            </w:r>
          </w:p>
        </w:tc>
      </w:tr>
      <w:tr w:rsidR="00AF20CA" w:rsidRPr="00520F97" w14:paraId="424C6BB3" w14:textId="77777777" w:rsidTr="00585377">
        <w:trPr>
          <w:trHeight w:val="5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569E2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FE3DD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97751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73C33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157A0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F78FB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52827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64785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E6931F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ADB4F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03DCA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345DE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03A7C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48927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281E9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2AA9F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C79FD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5C6D305A" w14:textId="77777777" w:rsidTr="007D5289">
        <w:trPr>
          <w:trHeight w:val="533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CC9563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Height (m)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8BA4E6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Cr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41CC4B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4730B1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Mn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23A8CE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0FAAA6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Fe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12648A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A7F1D9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Ni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F60B5E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E1EE09B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Cu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9B4A69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828F83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Zn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C8679D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3BAF67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As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C4D332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E6D14C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Rb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F829ED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</w:tr>
      <w:tr w:rsidR="00AF20CA" w:rsidRPr="00520F97" w14:paraId="32074B49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3E4E2E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E2B66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7D580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A5E11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0.048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BA5C64" w14:textId="367D0EBF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</w:t>
            </w:r>
            <w:r w:rsidR="0016305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776B8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1.357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64F5F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3D732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77784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4D54B1" w14:textId="67098318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</w:t>
            </w:r>
            <w:r w:rsidR="00D856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B6E689" w14:textId="1AAFD84B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B7069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857DC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537969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099ABA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59E18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D2CFD8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</w:tr>
      <w:tr w:rsidR="00AF20CA" w:rsidRPr="00520F97" w14:paraId="5E835119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DFF32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81066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DE627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748E6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0.045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86F195" w14:textId="76AB942B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EED2D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1.224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1C848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B1464B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68932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E119DF" w14:textId="72F7255A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</w:t>
            </w:r>
            <w:r w:rsidR="00D856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AA8BC1" w14:textId="0664835E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C03BC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C3661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305DC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8AFBA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E422E2" w14:textId="7E325179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</w:t>
            </w:r>
            <w:r w:rsidR="00064F10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1B186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</w:tr>
      <w:tr w:rsidR="00AF20CA" w:rsidRPr="00520F97" w14:paraId="088EF188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CB22B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FECEC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0.0089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4E455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C6C6D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C610D9" w14:textId="2F602D35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D81354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3.690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E54E3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F7608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3E601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BF8A03B" w14:textId="0E60F4A5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</w:t>
            </w:r>
            <w:r w:rsidR="00D856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27BD6B" w14:textId="731E7DBA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9A7E6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0.0091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EEEDC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25FC3C" w14:textId="3FFFD0E8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4A621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DA0D89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0.0048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EA26F2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</w:tr>
      <w:tr w:rsidR="00AF20CA" w:rsidRPr="00520F97" w14:paraId="6B4C83D3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D4910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CC69D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066FF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03575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0.118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3A65F2" w14:textId="17B32033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65B76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3.850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38BC2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96518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C24E1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3B4622" w14:textId="389616AA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</w:t>
            </w:r>
            <w:r w:rsidR="00D856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FE8EDF" w14:textId="6CE82965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BBD90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382B1F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F266A9" w14:textId="3F0A8C91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594CF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EB7FD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293631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</w:tr>
      <w:tr w:rsidR="00AF20CA" w:rsidRPr="00520F97" w14:paraId="681C20A9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16A312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EBE37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81CDF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BC6EA4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0.056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9174B96" w14:textId="75276586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</w:t>
            </w:r>
            <w:r w:rsidR="0016305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BB9B8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2.099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49477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0.035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34711B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7EAA5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5A7D50" w14:textId="70F03E7D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</w:t>
            </w:r>
            <w:r w:rsidR="00D856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086437F" w14:textId="40831316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D84C6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F71F0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6CFCD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82CCD0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C14D5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0.0042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C1FD3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</w:tr>
      <w:tr w:rsidR="00AF20CA" w:rsidRPr="00520F97" w14:paraId="45663FD1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1DF30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00074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2475E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CB03F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6402A7" w14:textId="69E8E66D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</w:t>
            </w:r>
            <w:r w:rsidR="0016305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C6BE6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3.660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08320F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93F89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B3E14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3D5BA94" w14:textId="4B9A2D3B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0.009</w:t>
            </w:r>
            <w:r w:rsidR="00D856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63A78B" w14:textId="60A5682A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1F48EE" w14:textId="274DEFD4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0.008</w:t>
            </w:r>
            <w:ins w:id="2" w:author="Arjen Stroeven" w:date="2023-02-13T13:44:00Z">
              <w:r w:rsidR="00AF20CA">
                <w:rPr>
                  <w:rFonts w:ascii="Calibri" w:eastAsia="Times New Roman" w:hAnsi="Calibri"/>
                  <w:color w:val="000000"/>
                  <w:sz w:val="18"/>
                  <w:szCs w:val="18"/>
                  <w:lang w:eastAsia="en-GB"/>
                </w:rPr>
                <w:t>0</w:t>
              </w:r>
            </w:ins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3D863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539957" w14:textId="00B52B2F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2E8DD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0059A1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F5951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</w:tr>
      <w:tr w:rsidR="00AF20CA" w:rsidRPr="00520F97" w14:paraId="32E3D908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AB1D4D" w14:textId="79AD867A" w:rsidR="00585377" w:rsidRPr="00064F10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vertAlign w:val="superscript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-0.5</w:t>
            </w:r>
            <w:r w:rsidR="00064F10">
              <w:rPr>
                <w:rFonts w:ascii="Calibri" w:eastAsia="Times New Roman" w:hAnsi="Calibri"/>
                <w:color w:val="000000"/>
                <w:sz w:val="18"/>
                <w:szCs w:val="18"/>
                <w:vertAlign w:val="superscript"/>
                <w:lang w:eastAsia="en-GB"/>
              </w:rPr>
              <w:t>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59004C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148FE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E2491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1A0670" w14:textId="5308830B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</w:t>
            </w:r>
            <w:r w:rsidR="0016305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75E64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3.750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10A71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0E7AB2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9E943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A83182" w14:textId="74C618F5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0.010</w:t>
            </w:r>
            <w:r w:rsidR="00D856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801EEB" w14:textId="5AEE72A8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2EFD4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B779D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C9056B" w14:textId="5970B55A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E1A01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C700A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071A56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</w:tr>
      <w:tr w:rsidR="00AF20CA" w:rsidRPr="00520F97" w14:paraId="5F691321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09D59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54830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0.0047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32CC8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EDE1B7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D12ADA" w14:textId="15B47E28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</w:t>
            </w:r>
            <w:r w:rsidR="0016305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65DFF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3.570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4EAAE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FE358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587A4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5891EC" w14:textId="6EB857C0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0.008</w:t>
            </w:r>
            <w:r w:rsidR="00D856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E2DC2E" w14:textId="2ACAE2B5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25BB8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9937A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FA3380" w14:textId="554A2EAC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C96AA5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109FC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CF1BC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</w:tr>
      <w:tr w:rsidR="00AF20CA" w:rsidRPr="00520F97" w14:paraId="5EF1947D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0FCC9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29143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F8C3B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791F7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BA00B5" w14:textId="442A930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</w:t>
            </w:r>
            <w:r w:rsidR="0016305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BA1B1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2.833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ADF43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7F621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E2B9F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05EA24" w14:textId="310B5E68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</w:t>
            </w:r>
            <w:r w:rsidR="00D856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F428A3" w14:textId="49CCDCD4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C7F2F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0BFFFC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0C5967E" w14:textId="47123119" w:rsidR="00585377" w:rsidRPr="00520F97" w:rsidRDefault="00D856FA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2B47F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275F4F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242FD0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</w:tr>
      <w:tr w:rsidR="00AF20CA" w:rsidRPr="00520F97" w14:paraId="2118B377" w14:textId="77777777" w:rsidTr="00585377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DA70E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2AE70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EEA4F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3C012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0447E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48090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8EC80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9C8BC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AA7BC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5C37A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CF9C6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B088C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87C980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E04A7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96551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4ADEE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55CFF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4A5DA54A" w14:textId="77777777" w:rsidTr="0058537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A9A98E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Height (m)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DA97CF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Sr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FEB744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C98817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76B2C5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B5164C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Zr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251636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D1DCB9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Ag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0D8D82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FA8812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Cd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342FE31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1E8DF9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Pb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3939B6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67D40F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33F0E3A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 w:rsidRPr="00585377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LE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11AB8D" w14:textId="77777777" w:rsidR="00585377" w:rsidRPr="0058537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en-GB"/>
              </w:rPr>
              <w:t>±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EF09F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620EC9B0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59AE4F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4DF95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629DB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49A15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C060D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504C9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97C61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97C49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5D92F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DC243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65151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E6CA0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DE2457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90B46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65FE7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75.30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E0827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F9B12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426F0F39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C5C439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A9921B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AE3B4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24BA3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084B9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4791A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AB924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187D9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981AF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4E9C1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C7FB7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D06285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47923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C1095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C8F514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79.89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2CE28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FA828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6F2770E1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A7D9C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5B23A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738E8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2F377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70B90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76729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0.0093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1613A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FC7B3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105B8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95173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A9C2B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A0105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0.0055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9FD15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2EDA7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80A5D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50.50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66AD9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0.84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1EC2E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1E72CF80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224F9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54246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905675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5B8D3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4456E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C7E94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4C926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990B7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5A189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6F424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4FB38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A7324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40F81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7AF8A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A103A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56.02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158B8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0.87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96E24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6CEA4D28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8F2CF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0BC631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32F42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CE355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0E23AE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F99A8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0.0085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A9661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0BE334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C324F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6D9AE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DB755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316F0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0.0018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07C88D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49AE6F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9B6E6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64.44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E7CCC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A8845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4CB752F8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9ED6E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A7B1B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588F5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7F033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AB71A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340C9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D4503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16AAA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9D532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8C0FD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4914B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AD316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4D5D1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F8196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F4A37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54.61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2F2A5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0.89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79762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14ADACD1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F6DDE5" w14:textId="110CF135" w:rsidR="00585377" w:rsidRPr="00064F10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vertAlign w:val="superscript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-0.5</w:t>
            </w:r>
            <w:r w:rsidR="00064F10">
              <w:rPr>
                <w:rFonts w:ascii="Calibri" w:eastAsia="Times New Roman" w:hAnsi="Calibri"/>
                <w:color w:val="000000"/>
                <w:sz w:val="18"/>
                <w:szCs w:val="18"/>
                <w:vertAlign w:val="superscript"/>
                <w:lang w:eastAsia="en-GB"/>
              </w:rPr>
              <w:t>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CAB5FF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8CCB3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5DB47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E0C96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9BCA5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BAE357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46B3A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6622A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4CEBA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F8AD2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184CA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404F3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2C00E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2C1A1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58.05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F1B6EC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0.99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03826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5F9A0F3F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CB7EC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CB829E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5EB79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B5438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0.0037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EBF2F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D41F8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C97FC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383FBF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F27AA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57FA50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2A97E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311F4F3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2EED012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B0E21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2DE2B8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56.91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38BA1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0.90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B484C0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F20CA" w:rsidRPr="00520F97" w14:paraId="0DEE30BD" w14:textId="77777777" w:rsidTr="00585377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47C82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0D5E84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93C54B6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8ACC6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D0F9D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10D863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E204E1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E207FA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D58CC4D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A26E9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78FDFB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B45455" w14:textId="6E248811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0.002</w:t>
            </w:r>
            <w:ins w:id="3" w:author="Arjen Stroeven" w:date="2023-02-13T13:47:00Z">
              <w:r w:rsidR="00AF20CA">
                <w:rPr>
                  <w:rFonts w:ascii="Calibri" w:eastAsia="Times New Roman" w:hAnsi="Calibri"/>
                  <w:color w:val="000000"/>
                  <w:sz w:val="18"/>
                  <w:szCs w:val="18"/>
                  <w:lang w:eastAsia="en-GB"/>
                </w:rPr>
                <w:t>0</w:t>
              </w:r>
            </w:ins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142C07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E9D8A4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28EC15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62.34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F5E009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A07D28" w14:textId="77777777" w:rsidR="00585377" w:rsidRPr="00520F97" w:rsidRDefault="00585377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520F97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585377" w:rsidRPr="00520F97" w14:paraId="2BFA2FBD" w14:textId="77777777" w:rsidTr="00585377">
        <w:trPr>
          <w:trHeight w:val="300"/>
        </w:trPr>
        <w:tc>
          <w:tcPr>
            <w:tcW w:w="1150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CE1503" w14:textId="77777777" w:rsidR="00585377" w:rsidRDefault="00CA6A44" w:rsidP="00CB65C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CA6A44">
              <w:rPr>
                <w:rFonts w:ascii="Calibri" w:eastAsia="Times New Roman" w:hAnsi="Calibri"/>
                <w:color w:val="000000"/>
                <w:sz w:val="18"/>
                <w:szCs w:val="18"/>
                <w:vertAlign w:val="superscript"/>
                <w:lang w:eastAsia="en-GB"/>
              </w:rPr>
              <w:t>a</w:t>
            </w: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Duplicate.</w:t>
            </w:r>
          </w:p>
          <w:p w14:paraId="05D087E6" w14:textId="65F4AC68" w:rsidR="00163057" w:rsidRPr="00CA6A44" w:rsidRDefault="00163057" w:rsidP="00CB65C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163057">
              <w:rPr>
                <w:rFonts w:ascii="Calibri" w:eastAsia="Times New Roman" w:hAnsi="Calibri"/>
                <w:color w:val="000000"/>
                <w:sz w:val="18"/>
                <w:szCs w:val="18"/>
                <w:vertAlign w:val="superscript"/>
                <w:lang w:eastAsia="en-GB"/>
              </w:rPr>
              <w:t>b</w:t>
            </w: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ND = not detected</w:t>
            </w:r>
            <w:r w:rsidR="00870F52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, because the concentration is below the detection limits of the handheld XRF.</w:t>
            </w:r>
          </w:p>
        </w:tc>
      </w:tr>
    </w:tbl>
    <w:p w14:paraId="38062D71" w14:textId="77777777" w:rsidR="00504F71" w:rsidRDefault="00504F71"/>
    <w:sectPr w:rsidR="00504F71" w:rsidSect="0058537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rjen Stroeven">
    <w15:presenceInfo w15:providerId="None" w15:userId="Arjen Stroev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377"/>
    <w:rsid w:val="00005E61"/>
    <w:rsid w:val="00010BE1"/>
    <w:rsid w:val="00013815"/>
    <w:rsid w:val="00015415"/>
    <w:rsid w:val="00021FBF"/>
    <w:rsid w:val="000224F1"/>
    <w:rsid w:val="00022B4E"/>
    <w:rsid w:val="000239AF"/>
    <w:rsid w:val="00026C56"/>
    <w:rsid w:val="00032352"/>
    <w:rsid w:val="00032B2A"/>
    <w:rsid w:val="000333ED"/>
    <w:rsid w:val="00033971"/>
    <w:rsid w:val="00033D49"/>
    <w:rsid w:val="00036BD3"/>
    <w:rsid w:val="00037130"/>
    <w:rsid w:val="0004201E"/>
    <w:rsid w:val="00044D45"/>
    <w:rsid w:val="0004529E"/>
    <w:rsid w:val="00051AC8"/>
    <w:rsid w:val="0005403E"/>
    <w:rsid w:val="00057C06"/>
    <w:rsid w:val="0006043E"/>
    <w:rsid w:val="000610F8"/>
    <w:rsid w:val="0006121B"/>
    <w:rsid w:val="00062218"/>
    <w:rsid w:val="00062EE3"/>
    <w:rsid w:val="00062F91"/>
    <w:rsid w:val="00064F10"/>
    <w:rsid w:val="000672A9"/>
    <w:rsid w:val="00072501"/>
    <w:rsid w:val="000738DB"/>
    <w:rsid w:val="00074397"/>
    <w:rsid w:val="0007634C"/>
    <w:rsid w:val="00076D28"/>
    <w:rsid w:val="000810CA"/>
    <w:rsid w:val="00082770"/>
    <w:rsid w:val="0008334D"/>
    <w:rsid w:val="00083FA0"/>
    <w:rsid w:val="000843C8"/>
    <w:rsid w:val="0008462C"/>
    <w:rsid w:val="00085717"/>
    <w:rsid w:val="00086870"/>
    <w:rsid w:val="0009553A"/>
    <w:rsid w:val="00095B95"/>
    <w:rsid w:val="00097AA8"/>
    <w:rsid w:val="00097E8C"/>
    <w:rsid w:val="000A0703"/>
    <w:rsid w:val="000A25AF"/>
    <w:rsid w:val="000A27C1"/>
    <w:rsid w:val="000A2A68"/>
    <w:rsid w:val="000A6ED9"/>
    <w:rsid w:val="000A7224"/>
    <w:rsid w:val="000A7404"/>
    <w:rsid w:val="000B0013"/>
    <w:rsid w:val="000B2AED"/>
    <w:rsid w:val="000B4947"/>
    <w:rsid w:val="000B5DB7"/>
    <w:rsid w:val="000B7949"/>
    <w:rsid w:val="000C05B6"/>
    <w:rsid w:val="000C0B25"/>
    <w:rsid w:val="000C2584"/>
    <w:rsid w:val="000C2F7B"/>
    <w:rsid w:val="000C2FE3"/>
    <w:rsid w:val="000C49D1"/>
    <w:rsid w:val="000C5E30"/>
    <w:rsid w:val="000D0974"/>
    <w:rsid w:val="000D3DB9"/>
    <w:rsid w:val="000D4DD2"/>
    <w:rsid w:val="000D6E04"/>
    <w:rsid w:val="000D7B91"/>
    <w:rsid w:val="000D7C20"/>
    <w:rsid w:val="000E2561"/>
    <w:rsid w:val="000E31CD"/>
    <w:rsid w:val="000E34E2"/>
    <w:rsid w:val="000E4018"/>
    <w:rsid w:val="000E406A"/>
    <w:rsid w:val="000E4155"/>
    <w:rsid w:val="000E4D91"/>
    <w:rsid w:val="000F4433"/>
    <w:rsid w:val="000F4806"/>
    <w:rsid w:val="000F56A2"/>
    <w:rsid w:val="000F571B"/>
    <w:rsid w:val="000F6ABA"/>
    <w:rsid w:val="000F7830"/>
    <w:rsid w:val="000F7E29"/>
    <w:rsid w:val="00100059"/>
    <w:rsid w:val="00101DFE"/>
    <w:rsid w:val="00103DC1"/>
    <w:rsid w:val="001070A1"/>
    <w:rsid w:val="001105CF"/>
    <w:rsid w:val="00111C62"/>
    <w:rsid w:val="00112052"/>
    <w:rsid w:val="00112FC7"/>
    <w:rsid w:val="001148A6"/>
    <w:rsid w:val="00114DF6"/>
    <w:rsid w:val="001161AB"/>
    <w:rsid w:val="00116AC5"/>
    <w:rsid w:val="00117466"/>
    <w:rsid w:val="0012016A"/>
    <w:rsid w:val="00120A95"/>
    <w:rsid w:val="001211CB"/>
    <w:rsid w:val="0012183C"/>
    <w:rsid w:val="00121945"/>
    <w:rsid w:val="00122432"/>
    <w:rsid w:val="0012326D"/>
    <w:rsid w:val="0012594A"/>
    <w:rsid w:val="001278BE"/>
    <w:rsid w:val="00127F63"/>
    <w:rsid w:val="0013092C"/>
    <w:rsid w:val="00130BF5"/>
    <w:rsid w:val="00133AAC"/>
    <w:rsid w:val="00134207"/>
    <w:rsid w:val="00134AAC"/>
    <w:rsid w:val="00136DE5"/>
    <w:rsid w:val="00137325"/>
    <w:rsid w:val="00140082"/>
    <w:rsid w:val="001402E6"/>
    <w:rsid w:val="00141185"/>
    <w:rsid w:val="001423BB"/>
    <w:rsid w:val="0014246D"/>
    <w:rsid w:val="00143B0A"/>
    <w:rsid w:val="001442A6"/>
    <w:rsid w:val="00145690"/>
    <w:rsid w:val="00150135"/>
    <w:rsid w:val="001502F9"/>
    <w:rsid w:val="0015254D"/>
    <w:rsid w:val="00163057"/>
    <w:rsid w:val="00163AEE"/>
    <w:rsid w:val="00164056"/>
    <w:rsid w:val="001650FE"/>
    <w:rsid w:val="00165D1B"/>
    <w:rsid w:val="00167241"/>
    <w:rsid w:val="00167401"/>
    <w:rsid w:val="00170C6E"/>
    <w:rsid w:val="00170CC9"/>
    <w:rsid w:val="001731D8"/>
    <w:rsid w:val="00173EF0"/>
    <w:rsid w:val="00173FBA"/>
    <w:rsid w:val="00175A41"/>
    <w:rsid w:val="00175D60"/>
    <w:rsid w:val="00176030"/>
    <w:rsid w:val="00176662"/>
    <w:rsid w:val="00176C38"/>
    <w:rsid w:val="00177B3D"/>
    <w:rsid w:val="00180A49"/>
    <w:rsid w:val="001844D4"/>
    <w:rsid w:val="00186026"/>
    <w:rsid w:val="001876C1"/>
    <w:rsid w:val="001954C2"/>
    <w:rsid w:val="00196A8E"/>
    <w:rsid w:val="00197F74"/>
    <w:rsid w:val="001A0BF8"/>
    <w:rsid w:val="001A108E"/>
    <w:rsid w:val="001A1229"/>
    <w:rsid w:val="001A179E"/>
    <w:rsid w:val="001A2AFA"/>
    <w:rsid w:val="001A3192"/>
    <w:rsid w:val="001A4793"/>
    <w:rsid w:val="001A5BCF"/>
    <w:rsid w:val="001A6269"/>
    <w:rsid w:val="001A646B"/>
    <w:rsid w:val="001A7A38"/>
    <w:rsid w:val="001B1546"/>
    <w:rsid w:val="001B1EDF"/>
    <w:rsid w:val="001B2E95"/>
    <w:rsid w:val="001B3ECB"/>
    <w:rsid w:val="001B58E3"/>
    <w:rsid w:val="001B5F18"/>
    <w:rsid w:val="001B672D"/>
    <w:rsid w:val="001C1B08"/>
    <w:rsid w:val="001C1E57"/>
    <w:rsid w:val="001C3919"/>
    <w:rsid w:val="001C3B47"/>
    <w:rsid w:val="001C466E"/>
    <w:rsid w:val="001C5C6C"/>
    <w:rsid w:val="001C7DCD"/>
    <w:rsid w:val="001D006C"/>
    <w:rsid w:val="001D1885"/>
    <w:rsid w:val="001D1CCF"/>
    <w:rsid w:val="001D53D3"/>
    <w:rsid w:val="001D6E3C"/>
    <w:rsid w:val="001D7E33"/>
    <w:rsid w:val="001E12D1"/>
    <w:rsid w:val="001E2C0E"/>
    <w:rsid w:val="001E3543"/>
    <w:rsid w:val="001E3A37"/>
    <w:rsid w:val="001E450D"/>
    <w:rsid w:val="001E776A"/>
    <w:rsid w:val="001F25BB"/>
    <w:rsid w:val="001F477A"/>
    <w:rsid w:val="001F4B4F"/>
    <w:rsid w:val="00200961"/>
    <w:rsid w:val="002017E1"/>
    <w:rsid w:val="00205243"/>
    <w:rsid w:val="00206966"/>
    <w:rsid w:val="002078E2"/>
    <w:rsid w:val="002118AF"/>
    <w:rsid w:val="002144C4"/>
    <w:rsid w:val="00217B5A"/>
    <w:rsid w:val="002217DB"/>
    <w:rsid w:val="00221BE8"/>
    <w:rsid w:val="00221FB8"/>
    <w:rsid w:val="00222797"/>
    <w:rsid w:val="002227DD"/>
    <w:rsid w:val="00222A91"/>
    <w:rsid w:val="00223697"/>
    <w:rsid w:val="0022748E"/>
    <w:rsid w:val="002360DE"/>
    <w:rsid w:val="002361CF"/>
    <w:rsid w:val="00236B8E"/>
    <w:rsid w:val="0023782B"/>
    <w:rsid w:val="00242C2E"/>
    <w:rsid w:val="002452A6"/>
    <w:rsid w:val="00245C5B"/>
    <w:rsid w:val="002467DE"/>
    <w:rsid w:val="00246936"/>
    <w:rsid w:val="00246A4F"/>
    <w:rsid w:val="00247BC0"/>
    <w:rsid w:val="0025108B"/>
    <w:rsid w:val="00251BDF"/>
    <w:rsid w:val="00252122"/>
    <w:rsid w:val="00255FA7"/>
    <w:rsid w:val="002615A1"/>
    <w:rsid w:val="0026250A"/>
    <w:rsid w:val="00263424"/>
    <w:rsid w:val="00267328"/>
    <w:rsid w:val="002679D4"/>
    <w:rsid w:val="00275049"/>
    <w:rsid w:val="00275BD3"/>
    <w:rsid w:val="00277926"/>
    <w:rsid w:val="002801EE"/>
    <w:rsid w:val="002802F8"/>
    <w:rsid w:val="0028188C"/>
    <w:rsid w:val="00282A83"/>
    <w:rsid w:val="00283136"/>
    <w:rsid w:val="002842EE"/>
    <w:rsid w:val="002866BD"/>
    <w:rsid w:val="00286A94"/>
    <w:rsid w:val="00287D01"/>
    <w:rsid w:val="002906FE"/>
    <w:rsid w:val="00292928"/>
    <w:rsid w:val="00293C94"/>
    <w:rsid w:val="00295E78"/>
    <w:rsid w:val="002A0813"/>
    <w:rsid w:val="002A4299"/>
    <w:rsid w:val="002A5D3A"/>
    <w:rsid w:val="002A675D"/>
    <w:rsid w:val="002A73FD"/>
    <w:rsid w:val="002B0FE4"/>
    <w:rsid w:val="002B1848"/>
    <w:rsid w:val="002B4230"/>
    <w:rsid w:val="002B6512"/>
    <w:rsid w:val="002B6CD0"/>
    <w:rsid w:val="002B77B5"/>
    <w:rsid w:val="002C15BC"/>
    <w:rsid w:val="002C3698"/>
    <w:rsid w:val="002C45C0"/>
    <w:rsid w:val="002C565E"/>
    <w:rsid w:val="002C62C3"/>
    <w:rsid w:val="002D2FB7"/>
    <w:rsid w:val="002D30C3"/>
    <w:rsid w:val="002D39E8"/>
    <w:rsid w:val="002D4B03"/>
    <w:rsid w:val="002D4DB9"/>
    <w:rsid w:val="002D65DA"/>
    <w:rsid w:val="002E23F9"/>
    <w:rsid w:val="002E5261"/>
    <w:rsid w:val="002E59C8"/>
    <w:rsid w:val="002F0D92"/>
    <w:rsid w:val="002F4225"/>
    <w:rsid w:val="002F6C44"/>
    <w:rsid w:val="002F71D6"/>
    <w:rsid w:val="00303C06"/>
    <w:rsid w:val="00306C77"/>
    <w:rsid w:val="00306E90"/>
    <w:rsid w:val="003072BC"/>
    <w:rsid w:val="003108F4"/>
    <w:rsid w:val="003164FF"/>
    <w:rsid w:val="00316768"/>
    <w:rsid w:val="003174A6"/>
    <w:rsid w:val="0032078E"/>
    <w:rsid w:val="00320CF9"/>
    <w:rsid w:val="00323651"/>
    <w:rsid w:val="00323DFD"/>
    <w:rsid w:val="003245AD"/>
    <w:rsid w:val="003247ED"/>
    <w:rsid w:val="00325D0D"/>
    <w:rsid w:val="0032769F"/>
    <w:rsid w:val="003318EE"/>
    <w:rsid w:val="00334F0D"/>
    <w:rsid w:val="00336C60"/>
    <w:rsid w:val="0033739A"/>
    <w:rsid w:val="00340090"/>
    <w:rsid w:val="0034374E"/>
    <w:rsid w:val="003438B4"/>
    <w:rsid w:val="0034650E"/>
    <w:rsid w:val="00346908"/>
    <w:rsid w:val="0034697F"/>
    <w:rsid w:val="003472DE"/>
    <w:rsid w:val="00347FDD"/>
    <w:rsid w:val="0035143C"/>
    <w:rsid w:val="003526A6"/>
    <w:rsid w:val="003533F6"/>
    <w:rsid w:val="0035363D"/>
    <w:rsid w:val="00356D22"/>
    <w:rsid w:val="0036092E"/>
    <w:rsid w:val="00366E7E"/>
    <w:rsid w:val="00371EBE"/>
    <w:rsid w:val="00372E06"/>
    <w:rsid w:val="003752F2"/>
    <w:rsid w:val="0037604D"/>
    <w:rsid w:val="00376365"/>
    <w:rsid w:val="00377C21"/>
    <w:rsid w:val="003813DA"/>
    <w:rsid w:val="00382C9E"/>
    <w:rsid w:val="0038412A"/>
    <w:rsid w:val="0038496C"/>
    <w:rsid w:val="003905E2"/>
    <w:rsid w:val="00390B27"/>
    <w:rsid w:val="0039120E"/>
    <w:rsid w:val="00391D65"/>
    <w:rsid w:val="0039222F"/>
    <w:rsid w:val="00392B84"/>
    <w:rsid w:val="00393F0B"/>
    <w:rsid w:val="0039407F"/>
    <w:rsid w:val="00394EEC"/>
    <w:rsid w:val="00396949"/>
    <w:rsid w:val="003A1136"/>
    <w:rsid w:val="003A1F1A"/>
    <w:rsid w:val="003A202D"/>
    <w:rsid w:val="003A204B"/>
    <w:rsid w:val="003A57D2"/>
    <w:rsid w:val="003B07C3"/>
    <w:rsid w:val="003B2023"/>
    <w:rsid w:val="003B6177"/>
    <w:rsid w:val="003B74D2"/>
    <w:rsid w:val="003B7560"/>
    <w:rsid w:val="003B799F"/>
    <w:rsid w:val="003C648B"/>
    <w:rsid w:val="003D143C"/>
    <w:rsid w:val="003D3C97"/>
    <w:rsid w:val="003D4CD5"/>
    <w:rsid w:val="003D5354"/>
    <w:rsid w:val="003E135B"/>
    <w:rsid w:val="003E1EB6"/>
    <w:rsid w:val="003E4A73"/>
    <w:rsid w:val="003E527A"/>
    <w:rsid w:val="003E5BC0"/>
    <w:rsid w:val="003E656D"/>
    <w:rsid w:val="003E6AEF"/>
    <w:rsid w:val="003F327C"/>
    <w:rsid w:val="003F56E5"/>
    <w:rsid w:val="003F7EBD"/>
    <w:rsid w:val="004003BD"/>
    <w:rsid w:val="00400A67"/>
    <w:rsid w:val="00402D2D"/>
    <w:rsid w:val="00404CC1"/>
    <w:rsid w:val="00405A56"/>
    <w:rsid w:val="0041174F"/>
    <w:rsid w:val="00414152"/>
    <w:rsid w:val="004148A1"/>
    <w:rsid w:val="00415076"/>
    <w:rsid w:val="00416DA1"/>
    <w:rsid w:val="00420D91"/>
    <w:rsid w:val="0042428E"/>
    <w:rsid w:val="00424DC9"/>
    <w:rsid w:val="00426D46"/>
    <w:rsid w:val="00427211"/>
    <w:rsid w:val="004321C7"/>
    <w:rsid w:val="00432A9F"/>
    <w:rsid w:val="0043514A"/>
    <w:rsid w:val="004356EE"/>
    <w:rsid w:val="0044119F"/>
    <w:rsid w:val="00442C11"/>
    <w:rsid w:val="00445854"/>
    <w:rsid w:val="0044748B"/>
    <w:rsid w:val="00450646"/>
    <w:rsid w:val="00450AC7"/>
    <w:rsid w:val="004518CF"/>
    <w:rsid w:val="00453652"/>
    <w:rsid w:val="0045373C"/>
    <w:rsid w:val="00453F5E"/>
    <w:rsid w:val="00454E5D"/>
    <w:rsid w:val="00455428"/>
    <w:rsid w:val="00456D4A"/>
    <w:rsid w:val="00460047"/>
    <w:rsid w:val="004602D6"/>
    <w:rsid w:val="0046178B"/>
    <w:rsid w:val="00461BB0"/>
    <w:rsid w:val="00462632"/>
    <w:rsid w:val="00462751"/>
    <w:rsid w:val="0046426C"/>
    <w:rsid w:val="0047081B"/>
    <w:rsid w:val="00470FF9"/>
    <w:rsid w:val="00471E6E"/>
    <w:rsid w:val="0047263A"/>
    <w:rsid w:val="004731BB"/>
    <w:rsid w:val="00474DA6"/>
    <w:rsid w:val="00475219"/>
    <w:rsid w:val="004765F0"/>
    <w:rsid w:val="00480ADD"/>
    <w:rsid w:val="00494F72"/>
    <w:rsid w:val="00497F5E"/>
    <w:rsid w:val="004A44A4"/>
    <w:rsid w:val="004A4E9F"/>
    <w:rsid w:val="004A6C68"/>
    <w:rsid w:val="004B1486"/>
    <w:rsid w:val="004B2310"/>
    <w:rsid w:val="004B4F6A"/>
    <w:rsid w:val="004B4F6C"/>
    <w:rsid w:val="004B64E5"/>
    <w:rsid w:val="004B69AB"/>
    <w:rsid w:val="004C033A"/>
    <w:rsid w:val="004C0BF8"/>
    <w:rsid w:val="004C2560"/>
    <w:rsid w:val="004C2B55"/>
    <w:rsid w:val="004C4138"/>
    <w:rsid w:val="004C419F"/>
    <w:rsid w:val="004C4F75"/>
    <w:rsid w:val="004D16D4"/>
    <w:rsid w:val="004D356C"/>
    <w:rsid w:val="004D651F"/>
    <w:rsid w:val="004E12E2"/>
    <w:rsid w:val="004E27DE"/>
    <w:rsid w:val="004E62FF"/>
    <w:rsid w:val="004F0159"/>
    <w:rsid w:val="004F2525"/>
    <w:rsid w:val="004F2D3B"/>
    <w:rsid w:val="004F424A"/>
    <w:rsid w:val="004F48F7"/>
    <w:rsid w:val="004F4D01"/>
    <w:rsid w:val="004F7698"/>
    <w:rsid w:val="00501108"/>
    <w:rsid w:val="00501308"/>
    <w:rsid w:val="00502746"/>
    <w:rsid w:val="00504A10"/>
    <w:rsid w:val="00504F71"/>
    <w:rsid w:val="005054A1"/>
    <w:rsid w:val="00510867"/>
    <w:rsid w:val="00515EAE"/>
    <w:rsid w:val="0052256A"/>
    <w:rsid w:val="005230EC"/>
    <w:rsid w:val="005241C3"/>
    <w:rsid w:val="00526A1A"/>
    <w:rsid w:val="00526EE4"/>
    <w:rsid w:val="005326AE"/>
    <w:rsid w:val="005358CF"/>
    <w:rsid w:val="00540515"/>
    <w:rsid w:val="005427FD"/>
    <w:rsid w:val="00543566"/>
    <w:rsid w:val="0054457E"/>
    <w:rsid w:val="00547944"/>
    <w:rsid w:val="00551212"/>
    <w:rsid w:val="00551D65"/>
    <w:rsid w:val="00552D6F"/>
    <w:rsid w:val="00554623"/>
    <w:rsid w:val="0055525A"/>
    <w:rsid w:val="00555CA5"/>
    <w:rsid w:val="00556DF8"/>
    <w:rsid w:val="00560D5D"/>
    <w:rsid w:val="00561C53"/>
    <w:rsid w:val="00563405"/>
    <w:rsid w:val="0056551E"/>
    <w:rsid w:val="00571CA3"/>
    <w:rsid w:val="00572D5D"/>
    <w:rsid w:val="005731CF"/>
    <w:rsid w:val="00577180"/>
    <w:rsid w:val="00584C4E"/>
    <w:rsid w:val="00585377"/>
    <w:rsid w:val="00591D5B"/>
    <w:rsid w:val="005943EB"/>
    <w:rsid w:val="005975A0"/>
    <w:rsid w:val="00597A1E"/>
    <w:rsid w:val="00597FF7"/>
    <w:rsid w:val="005A296F"/>
    <w:rsid w:val="005A3CEE"/>
    <w:rsid w:val="005A4655"/>
    <w:rsid w:val="005A50E7"/>
    <w:rsid w:val="005A5AA0"/>
    <w:rsid w:val="005A5B91"/>
    <w:rsid w:val="005A6CBE"/>
    <w:rsid w:val="005A7C35"/>
    <w:rsid w:val="005B1EB0"/>
    <w:rsid w:val="005B2641"/>
    <w:rsid w:val="005B2BD1"/>
    <w:rsid w:val="005B397D"/>
    <w:rsid w:val="005B602B"/>
    <w:rsid w:val="005C11CE"/>
    <w:rsid w:val="005C1557"/>
    <w:rsid w:val="005C3090"/>
    <w:rsid w:val="005C50BA"/>
    <w:rsid w:val="005C69FF"/>
    <w:rsid w:val="005D0A11"/>
    <w:rsid w:val="005D395D"/>
    <w:rsid w:val="005D4B71"/>
    <w:rsid w:val="005D7594"/>
    <w:rsid w:val="005E03E3"/>
    <w:rsid w:val="005E15BC"/>
    <w:rsid w:val="005E221B"/>
    <w:rsid w:val="005E237D"/>
    <w:rsid w:val="005E5C62"/>
    <w:rsid w:val="005E60ED"/>
    <w:rsid w:val="005F1161"/>
    <w:rsid w:val="005F1C36"/>
    <w:rsid w:val="005F2235"/>
    <w:rsid w:val="005F27EA"/>
    <w:rsid w:val="005F3BFF"/>
    <w:rsid w:val="005F4DFB"/>
    <w:rsid w:val="005F5185"/>
    <w:rsid w:val="005F5B4B"/>
    <w:rsid w:val="005F5BCC"/>
    <w:rsid w:val="00601793"/>
    <w:rsid w:val="00601E55"/>
    <w:rsid w:val="006026FB"/>
    <w:rsid w:val="00603612"/>
    <w:rsid w:val="00606241"/>
    <w:rsid w:val="0061176B"/>
    <w:rsid w:val="006137C6"/>
    <w:rsid w:val="0061397B"/>
    <w:rsid w:val="00614254"/>
    <w:rsid w:val="00614271"/>
    <w:rsid w:val="006144EE"/>
    <w:rsid w:val="006155E8"/>
    <w:rsid w:val="00616B2F"/>
    <w:rsid w:val="00616F97"/>
    <w:rsid w:val="00617A0C"/>
    <w:rsid w:val="00623100"/>
    <w:rsid w:val="0062364C"/>
    <w:rsid w:val="00623C76"/>
    <w:rsid w:val="00625BF2"/>
    <w:rsid w:val="0062637E"/>
    <w:rsid w:val="00627226"/>
    <w:rsid w:val="00630641"/>
    <w:rsid w:val="006320F4"/>
    <w:rsid w:val="006327EA"/>
    <w:rsid w:val="0063294D"/>
    <w:rsid w:val="00634C2D"/>
    <w:rsid w:val="00635201"/>
    <w:rsid w:val="00635ECA"/>
    <w:rsid w:val="00637C90"/>
    <w:rsid w:val="006414E8"/>
    <w:rsid w:val="006418A6"/>
    <w:rsid w:val="006432DB"/>
    <w:rsid w:val="00651D8E"/>
    <w:rsid w:val="00653E50"/>
    <w:rsid w:val="00653E63"/>
    <w:rsid w:val="0065515A"/>
    <w:rsid w:val="00655E05"/>
    <w:rsid w:val="006578D1"/>
    <w:rsid w:val="00657BC0"/>
    <w:rsid w:val="0066313B"/>
    <w:rsid w:val="006634AA"/>
    <w:rsid w:val="00665533"/>
    <w:rsid w:val="0067090C"/>
    <w:rsid w:val="00670952"/>
    <w:rsid w:val="00671362"/>
    <w:rsid w:val="00671DD3"/>
    <w:rsid w:val="006722C5"/>
    <w:rsid w:val="00673DDC"/>
    <w:rsid w:val="00674EF2"/>
    <w:rsid w:val="00674F11"/>
    <w:rsid w:val="00675485"/>
    <w:rsid w:val="0067564E"/>
    <w:rsid w:val="00680B96"/>
    <w:rsid w:val="0068107C"/>
    <w:rsid w:val="00682954"/>
    <w:rsid w:val="006832D7"/>
    <w:rsid w:val="00686899"/>
    <w:rsid w:val="00686CEA"/>
    <w:rsid w:val="0069022F"/>
    <w:rsid w:val="006911C5"/>
    <w:rsid w:val="00691279"/>
    <w:rsid w:val="00693110"/>
    <w:rsid w:val="0069382A"/>
    <w:rsid w:val="00697B88"/>
    <w:rsid w:val="00697DCB"/>
    <w:rsid w:val="006A1000"/>
    <w:rsid w:val="006A3B58"/>
    <w:rsid w:val="006A6B5B"/>
    <w:rsid w:val="006B0225"/>
    <w:rsid w:val="006B3D60"/>
    <w:rsid w:val="006B4840"/>
    <w:rsid w:val="006B4E75"/>
    <w:rsid w:val="006B54D8"/>
    <w:rsid w:val="006B576F"/>
    <w:rsid w:val="006B5989"/>
    <w:rsid w:val="006B7322"/>
    <w:rsid w:val="006C0842"/>
    <w:rsid w:val="006C0996"/>
    <w:rsid w:val="006C2424"/>
    <w:rsid w:val="006C43AD"/>
    <w:rsid w:val="006C4FA0"/>
    <w:rsid w:val="006C52DC"/>
    <w:rsid w:val="006C5A21"/>
    <w:rsid w:val="006C6B8F"/>
    <w:rsid w:val="006C7927"/>
    <w:rsid w:val="006D08BB"/>
    <w:rsid w:val="006D1E36"/>
    <w:rsid w:val="006D2A1E"/>
    <w:rsid w:val="006D4968"/>
    <w:rsid w:val="006D7E5A"/>
    <w:rsid w:val="006D7F50"/>
    <w:rsid w:val="006E1392"/>
    <w:rsid w:val="006E37BE"/>
    <w:rsid w:val="006E3F9D"/>
    <w:rsid w:val="006E58FC"/>
    <w:rsid w:val="006E63CF"/>
    <w:rsid w:val="006E7BEB"/>
    <w:rsid w:val="006F057E"/>
    <w:rsid w:val="006F34A0"/>
    <w:rsid w:val="006F3B5A"/>
    <w:rsid w:val="006F4956"/>
    <w:rsid w:val="006F5918"/>
    <w:rsid w:val="007004D7"/>
    <w:rsid w:val="007043F4"/>
    <w:rsid w:val="007044E6"/>
    <w:rsid w:val="007050B1"/>
    <w:rsid w:val="0070557C"/>
    <w:rsid w:val="00705E2E"/>
    <w:rsid w:val="00706362"/>
    <w:rsid w:val="00710B9D"/>
    <w:rsid w:val="00711EDA"/>
    <w:rsid w:val="007144C6"/>
    <w:rsid w:val="007151BB"/>
    <w:rsid w:val="0071538B"/>
    <w:rsid w:val="00722CC8"/>
    <w:rsid w:val="00723295"/>
    <w:rsid w:val="00726598"/>
    <w:rsid w:val="00727621"/>
    <w:rsid w:val="0073664B"/>
    <w:rsid w:val="00737D06"/>
    <w:rsid w:val="00737F20"/>
    <w:rsid w:val="007400E2"/>
    <w:rsid w:val="00740760"/>
    <w:rsid w:val="00740E56"/>
    <w:rsid w:val="00741395"/>
    <w:rsid w:val="007415E7"/>
    <w:rsid w:val="00744A6B"/>
    <w:rsid w:val="007464CE"/>
    <w:rsid w:val="007467EB"/>
    <w:rsid w:val="0075077D"/>
    <w:rsid w:val="00751D49"/>
    <w:rsid w:val="00752205"/>
    <w:rsid w:val="0075514E"/>
    <w:rsid w:val="00757540"/>
    <w:rsid w:val="00757EE4"/>
    <w:rsid w:val="007603B7"/>
    <w:rsid w:val="00760ACB"/>
    <w:rsid w:val="0076100A"/>
    <w:rsid w:val="007628B0"/>
    <w:rsid w:val="007645D8"/>
    <w:rsid w:val="0076487E"/>
    <w:rsid w:val="00766A40"/>
    <w:rsid w:val="00766F9F"/>
    <w:rsid w:val="00767D91"/>
    <w:rsid w:val="00767F77"/>
    <w:rsid w:val="007736F8"/>
    <w:rsid w:val="007740A6"/>
    <w:rsid w:val="00781A1C"/>
    <w:rsid w:val="007828FC"/>
    <w:rsid w:val="0078448D"/>
    <w:rsid w:val="0078468F"/>
    <w:rsid w:val="00784E1F"/>
    <w:rsid w:val="00785781"/>
    <w:rsid w:val="00785C71"/>
    <w:rsid w:val="00786FA0"/>
    <w:rsid w:val="00792E7B"/>
    <w:rsid w:val="00794226"/>
    <w:rsid w:val="007956E4"/>
    <w:rsid w:val="00795A11"/>
    <w:rsid w:val="00796E71"/>
    <w:rsid w:val="007A1210"/>
    <w:rsid w:val="007A19B4"/>
    <w:rsid w:val="007A1D11"/>
    <w:rsid w:val="007A4616"/>
    <w:rsid w:val="007A52AB"/>
    <w:rsid w:val="007A5AC9"/>
    <w:rsid w:val="007A7517"/>
    <w:rsid w:val="007A77B7"/>
    <w:rsid w:val="007B1521"/>
    <w:rsid w:val="007B20E2"/>
    <w:rsid w:val="007B339E"/>
    <w:rsid w:val="007B605B"/>
    <w:rsid w:val="007B7AA6"/>
    <w:rsid w:val="007C02F0"/>
    <w:rsid w:val="007C03A5"/>
    <w:rsid w:val="007C3101"/>
    <w:rsid w:val="007C37FA"/>
    <w:rsid w:val="007C4C4F"/>
    <w:rsid w:val="007C65FF"/>
    <w:rsid w:val="007C785C"/>
    <w:rsid w:val="007D168D"/>
    <w:rsid w:val="007D3549"/>
    <w:rsid w:val="007D4438"/>
    <w:rsid w:val="007D5289"/>
    <w:rsid w:val="007D58A8"/>
    <w:rsid w:val="007E1593"/>
    <w:rsid w:val="007E1973"/>
    <w:rsid w:val="007E1D50"/>
    <w:rsid w:val="007E1FAF"/>
    <w:rsid w:val="007E2328"/>
    <w:rsid w:val="007E4F0F"/>
    <w:rsid w:val="007E5F80"/>
    <w:rsid w:val="007E7B86"/>
    <w:rsid w:val="007F05B1"/>
    <w:rsid w:val="007F3712"/>
    <w:rsid w:val="007F48A5"/>
    <w:rsid w:val="007F5404"/>
    <w:rsid w:val="007F75D4"/>
    <w:rsid w:val="00800CA3"/>
    <w:rsid w:val="00802190"/>
    <w:rsid w:val="00802F4E"/>
    <w:rsid w:val="0080400E"/>
    <w:rsid w:val="00806444"/>
    <w:rsid w:val="008064DA"/>
    <w:rsid w:val="008075D4"/>
    <w:rsid w:val="00807663"/>
    <w:rsid w:val="00811DE3"/>
    <w:rsid w:val="0081406B"/>
    <w:rsid w:val="00815A4F"/>
    <w:rsid w:val="00815C58"/>
    <w:rsid w:val="008160D7"/>
    <w:rsid w:val="008162E9"/>
    <w:rsid w:val="00816BA9"/>
    <w:rsid w:val="008172F1"/>
    <w:rsid w:val="008214EF"/>
    <w:rsid w:val="00822633"/>
    <w:rsid w:val="00822846"/>
    <w:rsid w:val="00824F8A"/>
    <w:rsid w:val="008302F6"/>
    <w:rsid w:val="0083048B"/>
    <w:rsid w:val="00830744"/>
    <w:rsid w:val="00830E06"/>
    <w:rsid w:val="008340C5"/>
    <w:rsid w:val="0083593D"/>
    <w:rsid w:val="008365A6"/>
    <w:rsid w:val="008400FF"/>
    <w:rsid w:val="008425BC"/>
    <w:rsid w:val="008430D7"/>
    <w:rsid w:val="00845E08"/>
    <w:rsid w:val="00846BDF"/>
    <w:rsid w:val="0084700E"/>
    <w:rsid w:val="00847542"/>
    <w:rsid w:val="00850442"/>
    <w:rsid w:val="00850917"/>
    <w:rsid w:val="00851509"/>
    <w:rsid w:val="00852022"/>
    <w:rsid w:val="00852179"/>
    <w:rsid w:val="0085360C"/>
    <w:rsid w:val="00855EBF"/>
    <w:rsid w:val="008574FF"/>
    <w:rsid w:val="008576C8"/>
    <w:rsid w:val="00863BFC"/>
    <w:rsid w:val="00864BD0"/>
    <w:rsid w:val="00864E74"/>
    <w:rsid w:val="00865165"/>
    <w:rsid w:val="00866ECC"/>
    <w:rsid w:val="00866F23"/>
    <w:rsid w:val="00870F52"/>
    <w:rsid w:val="00872C8C"/>
    <w:rsid w:val="008746A4"/>
    <w:rsid w:val="00875C36"/>
    <w:rsid w:val="008767C2"/>
    <w:rsid w:val="00876A87"/>
    <w:rsid w:val="00880B98"/>
    <w:rsid w:val="00881AF9"/>
    <w:rsid w:val="0088391C"/>
    <w:rsid w:val="008855B2"/>
    <w:rsid w:val="008878DB"/>
    <w:rsid w:val="008934E6"/>
    <w:rsid w:val="0089494D"/>
    <w:rsid w:val="00894D8D"/>
    <w:rsid w:val="00896C6B"/>
    <w:rsid w:val="00897549"/>
    <w:rsid w:val="00897F86"/>
    <w:rsid w:val="008A20BB"/>
    <w:rsid w:val="008A211F"/>
    <w:rsid w:val="008A24F9"/>
    <w:rsid w:val="008A3718"/>
    <w:rsid w:val="008B1E2B"/>
    <w:rsid w:val="008B341C"/>
    <w:rsid w:val="008B48FD"/>
    <w:rsid w:val="008B52A5"/>
    <w:rsid w:val="008B5412"/>
    <w:rsid w:val="008B66A3"/>
    <w:rsid w:val="008B729E"/>
    <w:rsid w:val="008C7069"/>
    <w:rsid w:val="008C74CE"/>
    <w:rsid w:val="008E0845"/>
    <w:rsid w:val="008E18D1"/>
    <w:rsid w:val="008E37D0"/>
    <w:rsid w:val="008E42CC"/>
    <w:rsid w:val="008E63FB"/>
    <w:rsid w:val="008E6C2E"/>
    <w:rsid w:val="008E7407"/>
    <w:rsid w:val="008F00EC"/>
    <w:rsid w:val="008F0F40"/>
    <w:rsid w:val="008F39C2"/>
    <w:rsid w:val="008F3D71"/>
    <w:rsid w:val="008F670E"/>
    <w:rsid w:val="008F7C8F"/>
    <w:rsid w:val="00900AF5"/>
    <w:rsid w:val="0090493D"/>
    <w:rsid w:val="00910BF3"/>
    <w:rsid w:val="00910DA6"/>
    <w:rsid w:val="00911090"/>
    <w:rsid w:val="009146B5"/>
    <w:rsid w:val="00915D1C"/>
    <w:rsid w:val="00916172"/>
    <w:rsid w:val="00920962"/>
    <w:rsid w:val="009218A0"/>
    <w:rsid w:val="00922A3E"/>
    <w:rsid w:val="00923CF8"/>
    <w:rsid w:val="00925E9F"/>
    <w:rsid w:val="009319E3"/>
    <w:rsid w:val="00933288"/>
    <w:rsid w:val="009347FD"/>
    <w:rsid w:val="00934E24"/>
    <w:rsid w:val="00935885"/>
    <w:rsid w:val="00936A84"/>
    <w:rsid w:val="009417CD"/>
    <w:rsid w:val="00943DD9"/>
    <w:rsid w:val="009444B6"/>
    <w:rsid w:val="009451B9"/>
    <w:rsid w:val="0094676A"/>
    <w:rsid w:val="00946D78"/>
    <w:rsid w:val="00947F96"/>
    <w:rsid w:val="00952262"/>
    <w:rsid w:val="00955F76"/>
    <w:rsid w:val="009616C9"/>
    <w:rsid w:val="00961AC6"/>
    <w:rsid w:val="00961EDB"/>
    <w:rsid w:val="0096206D"/>
    <w:rsid w:val="00962ED3"/>
    <w:rsid w:val="00964FDC"/>
    <w:rsid w:val="009654FD"/>
    <w:rsid w:val="0096586B"/>
    <w:rsid w:val="009704B6"/>
    <w:rsid w:val="00972BBE"/>
    <w:rsid w:val="00976B4D"/>
    <w:rsid w:val="00977941"/>
    <w:rsid w:val="009807D1"/>
    <w:rsid w:val="00981590"/>
    <w:rsid w:val="00981C2E"/>
    <w:rsid w:val="00984871"/>
    <w:rsid w:val="00986D8D"/>
    <w:rsid w:val="009A176A"/>
    <w:rsid w:val="009A18D4"/>
    <w:rsid w:val="009A1D3F"/>
    <w:rsid w:val="009A265E"/>
    <w:rsid w:val="009A49E2"/>
    <w:rsid w:val="009A6498"/>
    <w:rsid w:val="009A6B50"/>
    <w:rsid w:val="009B0ABE"/>
    <w:rsid w:val="009B14DA"/>
    <w:rsid w:val="009B3D43"/>
    <w:rsid w:val="009B4BD7"/>
    <w:rsid w:val="009B79B5"/>
    <w:rsid w:val="009C007F"/>
    <w:rsid w:val="009C09D2"/>
    <w:rsid w:val="009C22E5"/>
    <w:rsid w:val="009D3120"/>
    <w:rsid w:val="009D35CE"/>
    <w:rsid w:val="009D420B"/>
    <w:rsid w:val="009D5296"/>
    <w:rsid w:val="009D5335"/>
    <w:rsid w:val="009D5C86"/>
    <w:rsid w:val="009D6494"/>
    <w:rsid w:val="009E1148"/>
    <w:rsid w:val="009E1C98"/>
    <w:rsid w:val="009E6F49"/>
    <w:rsid w:val="009E70EA"/>
    <w:rsid w:val="009E7B8E"/>
    <w:rsid w:val="009F1FB3"/>
    <w:rsid w:val="009F3F09"/>
    <w:rsid w:val="009F5E3E"/>
    <w:rsid w:val="009F5F2E"/>
    <w:rsid w:val="009F641A"/>
    <w:rsid w:val="009F7118"/>
    <w:rsid w:val="009F7B82"/>
    <w:rsid w:val="00A00C77"/>
    <w:rsid w:val="00A012C5"/>
    <w:rsid w:val="00A0220E"/>
    <w:rsid w:val="00A03F68"/>
    <w:rsid w:val="00A04C1B"/>
    <w:rsid w:val="00A04D76"/>
    <w:rsid w:val="00A04D89"/>
    <w:rsid w:val="00A05A3D"/>
    <w:rsid w:val="00A07FB7"/>
    <w:rsid w:val="00A104C9"/>
    <w:rsid w:val="00A11725"/>
    <w:rsid w:val="00A118EC"/>
    <w:rsid w:val="00A1261B"/>
    <w:rsid w:val="00A13B99"/>
    <w:rsid w:val="00A15CD4"/>
    <w:rsid w:val="00A16578"/>
    <w:rsid w:val="00A17809"/>
    <w:rsid w:val="00A23C00"/>
    <w:rsid w:val="00A24F64"/>
    <w:rsid w:val="00A25DA9"/>
    <w:rsid w:val="00A2794D"/>
    <w:rsid w:val="00A30612"/>
    <w:rsid w:val="00A3313E"/>
    <w:rsid w:val="00A33FBF"/>
    <w:rsid w:val="00A342A2"/>
    <w:rsid w:val="00A3490E"/>
    <w:rsid w:val="00A35A8A"/>
    <w:rsid w:val="00A3696B"/>
    <w:rsid w:val="00A36BDA"/>
    <w:rsid w:val="00A40FF8"/>
    <w:rsid w:val="00A42642"/>
    <w:rsid w:val="00A43F95"/>
    <w:rsid w:val="00A45888"/>
    <w:rsid w:val="00A46133"/>
    <w:rsid w:val="00A549B5"/>
    <w:rsid w:val="00A55B5F"/>
    <w:rsid w:val="00A562A0"/>
    <w:rsid w:val="00A574E5"/>
    <w:rsid w:val="00A6058D"/>
    <w:rsid w:val="00A63E16"/>
    <w:rsid w:val="00A67D0E"/>
    <w:rsid w:val="00A7035A"/>
    <w:rsid w:val="00A715CB"/>
    <w:rsid w:val="00A73BA2"/>
    <w:rsid w:val="00A741B8"/>
    <w:rsid w:val="00A7795D"/>
    <w:rsid w:val="00A81303"/>
    <w:rsid w:val="00A819E6"/>
    <w:rsid w:val="00A81CB9"/>
    <w:rsid w:val="00A8547B"/>
    <w:rsid w:val="00A85998"/>
    <w:rsid w:val="00A922F0"/>
    <w:rsid w:val="00A9457E"/>
    <w:rsid w:val="00A94607"/>
    <w:rsid w:val="00A946BB"/>
    <w:rsid w:val="00A94AED"/>
    <w:rsid w:val="00A95216"/>
    <w:rsid w:val="00A9584D"/>
    <w:rsid w:val="00A9611B"/>
    <w:rsid w:val="00AA05DF"/>
    <w:rsid w:val="00AA1968"/>
    <w:rsid w:val="00AA23F1"/>
    <w:rsid w:val="00AA25EC"/>
    <w:rsid w:val="00AA411D"/>
    <w:rsid w:val="00AA5F0A"/>
    <w:rsid w:val="00AA753D"/>
    <w:rsid w:val="00AB0518"/>
    <w:rsid w:val="00AB13A4"/>
    <w:rsid w:val="00AB2253"/>
    <w:rsid w:val="00AB29DD"/>
    <w:rsid w:val="00AB5AC6"/>
    <w:rsid w:val="00AC312E"/>
    <w:rsid w:val="00AC4E2A"/>
    <w:rsid w:val="00AC7D6F"/>
    <w:rsid w:val="00AD1906"/>
    <w:rsid w:val="00AD25C4"/>
    <w:rsid w:val="00AD298A"/>
    <w:rsid w:val="00AD5E09"/>
    <w:rsid w:val="00AE01E1"/>
    <w:rsid w:val="00AE0F48"/>
    <w:rsid w:val="00AE2D93"/>
    <w:rsid w:val="00AE347E"/>
    <w:rsid w:val="00AE3D21"/>
    <w:rsid w:val="00AF0BA3"/>
    <w:rsid w:val="00AF17C9"/>
    <w:rsid w:val="00AF20CA"/>
    <w:rsid w:val="00AF2780"/>
    <w:rsid w:val="00AF572F"/>
    <w:rsid w:val="00AF595C"/>
    <w:rsid w:val="00B02F86"/>
    <w:rsid w:val="00B04FE5"/>
    <w:rsid w:val="00B11511"/>
    <w:rsid w:val="00B1293D"/>
    <w:rsid w:val="00B13B60"/>
    <w:rsid w:val="00B15D95"/>
    <w:rsid w:val="00B17B48"/>
    <w:rsid w:val="00B23A8F"/>
    <w:rsid w:val="00B24C03"/>
    <w:rsid w:val="00B25A9E"/>
    <w:rsid w:val="00B25F24"/>
    <w:rsid w:val="00B322EF"/>
    <w:rsid w:val="00B33DF5"/>
    <w:rsid w:val="00B34F23"/>
    <w:rsid w:val="00B36509"/>
    <w:rsid w:val="00B36D81"/>
    <w:rsid w:val="00B371AA"/>
    <w:rsid w:val="00B40DB7"/>
    <w:rsid w:val="00B42185"/>
    <w:rsid w:val="00B5004C"/>
    <w:rsid w:val="00B50A5C"/>
    <w:rsid w:val="00B52DCE"/>
    <w:rsid w:val="00B53D85"/>
    <w:rsid w:val="00B54154"/>
    <w:rsid w:val="00B62C6D"/>
    <w:rsid w:val="00B7089B"/>
    <w:rsid w:val="00B72166"/>
    <w:rsid w:val="00B72A41"/>
    <w:rsid w:val="00B754DA"/>
    <w:rsid w:val="00B75B3F"/>
    <w:rsid w:val="00B7714C"/>
    <w:rsid w:val="00B8075D"/>
    <w:rsid w:val="00B85B7C"/>
    <w:rsid w:val="00B8723F"/>
    <w:rsid w:val="00B905D0"/>
    <w:rsid w:val="00B90CF2"/>
    <w:rsid w:val="00B9199F"/>
    <w:rsid w:val="00B92B00"/>
    <w:rsid w:val="00B956E1"/>
    <w:rsid w:val="00B96241"/>
    <w:rsid w:val="00B972D1"/>
    <w:rsid w:val="00B9756E"/>
    <w:rsid w:val="00B97623"/>
    <w:rsid w:val="00BA07B7"/>
    <w:rsid w:val="00BA252C"/>
    <w:rsid w:val="00BA2FFC"/>
    <w:rsid w:val="00BA308C"/>
    <w:rsid w:val="00BA47A6"/>
    <w:rsid w:val="00BA63A4"/>
    <w:rsid w:val="00BA707D"/>
    <w:rsid w:val="00BB095B"/>
    <w:rsid w:val="00BB2F68"/>
    <w:rsid w:val="00BB3928"/>
    <w:rsid w:val="00BB782C"/>
    <w:rsid w:val="00BC0150"/>
    <w:rsid w:val="00BC2991"/>
    <w:rsid w:val="00BC321E"/>
    <w:rsid w:val="00BC568A"/>
    <w:rsid w:val="00BC5DF7"/>
    <w:rsid w:val="00BC6D2B"/>
    <w:rsid w:val="00BD1570"/>
    <w:rsid w:val="00BD3C0E"/>
    <w:rsid w:val="00BD5563"/>
    <w:rsid w:val="00BD6468"/>
    <w:rsid w:val="00BD678E"/>
    <w:rsid w:val="00BD7867"/>
    <w:rsid w:val="00BE1FAD"/>
    <w:rsid w:val="00BE79F7"/>
    <w:rsid w:val="00BF21EA"/>
    <w:rsid w:val="00BF4CB2"/>
    <w:rsid w:val="00BF5505"/>
    <w:rsid w:val="00BF5832"/>
    <w:rsid w:val="00BF69BB"/>
    <w:rsid w:val="00BF79DE"/>
    <w:rsid w:val="00BF7D3B"/>
    <w:rsid w:val="00C03142"/>
    <w:rsid w:val="00C05889"/>
    <w:rsid w:val="00C05AF6"/>
    <w:rsid w:val="00C06DB7"/>
    <w:rsid w:val="00C07318"/>
    <w:rsid w:val="00C11CE1"/>
    <w:rsid w:val="00C12A37"/>
    <w:rsid w:val="00C12CE2"/>
    <w:rsid w:val="00C1325F"/>
    <w:rsid w:val="00C16A84"/>
    <w:rsid w:val="00C16C43"/>
    <w:rsid w:val="00C2152C"/>
    <w:rsid w:val="00C215C0"/>
    <w:rsid w:val="00C2292D"/>
    <w:rsid w:val="00C239FA"/>
    <w:rsid w:val="00C24ED2"/>
    <w:rsid w:val="00C25150"/>
    <w:rsid w:val="00C258C8"/>
    <w:rsid w:val="00C25924"/>
    <w:rsid w:val="00C26A39"/>
    <w:rsid w:val="00C26DE7"/>
    <w:rsid w:val="00C3006E"/>
    <w:rsid w:val="00C306FB"/>
    <w:rsid w:val="00C32954"/>
    <w:rsid w:val="00C42263"/>
    <w:rsid w:val="00C4237A"/>
    <w:rsid w:val="00C43593"/>
    <w:rsid w:val="00C45BD9"/>
    <w:rsid w:val="00C466F7"/>
    <w:rsid w:val="00C500E8"/>
    <w:rsid w:val="00C510D5"/>
    <w:rsid w:val="00C53053"/>
    <w:rsid w:val="00C53CD4"/>
    <w:rsid w:val="00C546E8"/>
    <w:rsid w:val="00C549F8"/>
    <w:rsid w:val="00C60640"/>
    <w:rsid w:val="00C62FDE"/>
    <w:rsid w:val="00C6369F"/>
    <w:rsid w:val="00C64A39"/>
    <w:rsid w:val="00C66A2D"/>
    <w:rsid w:val="00C66DF7"/>
    <w:rsid w:val="00C73418"/>
    <w:rsid w:val="00C73AAC"/>
    <w:rsid w:val="00C73D39"/>
    <w:rsid w:val="00C74181"/>
    <w:rsid w:val="00C808A2"/>
    <w:rsid w:val="00C84AA6"/>
    <w:rsid w:val="00C90343"/>
    <w:rsid w:val="00C904A3"/>
    <w:rsid w:val="00C9147E"/>
    <w:rsid w:val="00C926D6"/>
    <w:rsid w:val="00C935E5"/>
    <w:rsid w:val="00C94949"/>
    <w:rsid w:val="00CA06F6"/>
    <w:rsid w:val="00CA6A44"/>
    <w:rsid w:val="00CA7CAF"/>
    <w:rsid w:val="00CB170A"/>
    <w:rsid w:val="00CB3054"/>
    <w:rsid w:val="00CB608A"/>
    <w:rsid w:val="00CB7C48"/>
    <w:rsid w:val="00CC07C5"/>
    <w:rsid w:val="00CC2792"/>
    <w:rsid w:val="00CC2AAF"/>
    <w:rsid w:val="00CC315D"/>
    <w:rsid w:val="00CC5596"/>
    <w:rsid w:val="00CC678C"/>
    <w:rsid w:val="00CD154B"/>
    <w:rsid w:val="00CD3DCA"/>
    <w:rsid w:val="00CD5F34"/>
    <w:rsid w:val="00CD62FB"/>
    <w:rsid w:val="00CD7B67"/>
    <w:rsid w:val="00CE23E5"/>
    <w:rsid w:val="00CE2886"/>
    <w:rsid w:val="00CE3912"/>
    <w:rsid w:val="00CE447B"/>
    <w:rsid w:val="00CF06BF"/>
    <w:rsid w:val="00CF105B"/>
    <w:rsid w:val="00CF69F0"/>
    <w:rsid w:val="00D007B3"/>
    <w:rsid w:val="00D0092A"/>
    <w:rsid w:val="00D030E2"/>
    <w:rsid w:val="00D03CA1"/>
    <w:rsid w:val="00D06694"/>
    <w:rsid w:val="00D072BF"/>
    <w:rsid w:val="00D07EB8"/>
    <w:rsid w:val="00D111F9"/>
    <w:rsid w:val="00D11D62"/>
    <w:rsid w:val="00D134CE"/>
    <w:rsid w:val="00D171F1"/>
    <w:rsid w:val="00D17201"/>
    <w:rsid w:val="00D1755C"/>
    <w:rsid w:val="00D23033"/>
    <w:rsid w:val="00D23062"/>
    <w:rsid w:val="00D24091"/>
    <w:rsid w:val="00D25395"/>
    <w:rsid w:val="00D257C2"/>
    <w:rsid w:val="00D2641B"/>
    <w:rsid w:val="00D26B88"/>
    <w:rsid w:val="00D34D8B"/>
    <w:rsid w:val="00D35415"/>
    <w:rsid w:val="00D35C81"/>
    <w:rsid w:val="00D36165"/>
    <w:rsid w:val="00D3755F"/>
    <w:rsid w:val="00D3785C"/>
    <w:rsid w:val="00D40323"/>
    <w:rsid w:val="00D406FD"/>
    <w:rsid w:val="00D42266"/>
    <w:rsid w:val="00D425C0"/>
    <w:rsid w:val="00D443F6"/>
    <w:rsid w:val="00D46F1F"/>
    <w:rsid w:val="00D544F1"/>
    <w:rsid w:val="00D622C6"/>
    <w:rsid w:val="00D636B1"/>
    <w:rsid w:val="00D63D57"/>
    <w:rsid w:val="00D658FC"/>
    <w:rsid w:val="00D6605D"/>
    <w:rsid w:val="00D71A45"/>
    <w:rsid w:val="00D747CA"/>
    <w:rsid w:val="00D751B6"/>
    <w:rsid w:val="00D75E65"/>
    <w:rsid w:val="00D77703"/>
    <w:rsid w:val="00D7780F"/>
    <w:rsid w:val="00D8085E"/>
    <w:rsid w:val="00D80A87"/>
    <w:rsid w:val="00D81083"/>
    <w:rsid w:val="00D81367"/>
    <w:rsid w:val="00D82977"/>
    <w:rsid w:val="00D8478F"/>
    <w:rsid w:val="00D849C5"/>
    <w:rsid w:val="00D84A4B"/>
    <w:rsid w:val="00D856FA"/>
    <w:rsid w:val="00D87211"/>
    <w:rsid w:val="00D87886"/>
    <w:rsid w:val="00D921D5"/>
    <w:rsid w:val="00D9340F"/>
    <w:rsid w:val="00DA0338"/>
    <w:rsid w:val="00DA14F1"/>
    <w:rsid w:val="00DA28F9"/>
    <w:rsid w:val="00DA2BDC"/>
    <w:rsid w:val="00DA3318"/>
    <w:rsid w:val="00DA3852"/>
    <w:rsid w:val="00DB15B8"/>
    <w:rsid w:val="00DB1D8F"/>
    <w:rsid w:val="00DB351C"/>
    <w:rsid w:val="00DB4330"/>
    <w:rsid w:val="00DB5001"/>
    <w:rsid w:val="00DB5042"/>
    <w:rsid w:val="00DC14D7"/>
    <w:rsid w:val="00DC6A07"/>
    <w:rsid w:val="00DD09B0"/>
    <w:rsid w:val="00DD10D9"/>
    <w:rsid w:val="00DD1FEE"/>
    <w:rsid w:val="00DD31E1"/>
    <w:rsid w:val="00DD3F93"/>
    <w:rsid w:val="00DD58A6"/>
    <w:rsid w:val="00DE0E33"/>
    <w:rsid w:val="00DE11C6"/>
    <w:rsid w:val="00DE12FC"/>
    <w:rsid w:val="00DE3901"/>
    <w:rsid w:val="00DE4033"/>
    <w:rsid w:val="00DE403F"/>
    <w:rsid w:val="00DE6373"/>
    <w:rsid w:val="00DE750E"/>
    <w:rsid w:val="00DF0C95"/>
    <w:rsid w:val="00DF2053"/>
    <w:rsid w:val="00DF43D1"/>
    <w:rsid w:val="00DF6E2F"/>
    <w:rsid w:val="00DF7D92"/>
    <w:rsid w:val="00E00D78"/>
    <w:rsid w:val="00E02A73"/>
    <w:rsid w:val="00E02B28"/>
    <w:rsid w:val="00E02EB6"/>
    <w:rsid w:val="00E055E0"/>
    <w:rsid w:val="00E06142"/>
    <w:rsid w:val="00E072DE"/>
    <w:rsid w:val="00E10413"/>
    <w:rsid w:val="00E11A9C"/>
    <w:rsid w:val="00E1208E"/>
    <w:rsid w:val="00E14844"/>
    <w:rsid w:val="00E21424"/>
    <w:rsid w:val="00E22099"/>
    <w:rsid w:val="00E22AE9"/>
    <w:rsid w:val="00E22F53"/>
    <w:rsid w:val="00E22FD0"/>
    <w:rsid w:val="00E265C6"/>
    <w:rsid w:val="00E27C2E"/>
    <w:rsid w:val="00E31667"/>
    <w:rsid w:val="00E31A7A"/>
    <w:rsid w:val="00E3278A"/>
    <w:rsid w:val="00E32FF4"/>
    <w:rsid w:val="00E3305E"/>
    <w:rsid w:val="00E364E8"/>
    <w:rsid w:val="00E36598"/>
    <w:rsid w:val="00E365B7"/>
    <w:rsid w:val="00E40A1A"/>
    <w:rsid w:val="00E40E50"/>
    <w:rsid w:val="00E4239B"/>
    <w:rsid w:val="00E42A72"/>
    <w:rsid w:val="00E42F52"/>
    <w:rsid w:val="00E43BA4"/>
    <w:rsid w:val="00E44854"/>
    <w:rsid w:val="00E44F20"/>
    <w:rsid w:val="00E45DC7"/>
    <w:rsid w:val="00E56ACC"/>
    <w:rsid w:val="00E57556"/>
    <w:rsid w:val="00E57ACA"/>
    <w:rsid w:val="00E60729"/>
    <w:rsid w:val="00E61483"/>
    <w:rsid w:val="00E641EE"/>
    <w:rsid w:val="00E650E5"/>
    <w:rsid w:val="00E65C30"/>
    <w:rsid w:val="00E72891"/>
    <w:rsid w:val="00E75440"/>
    <w:rsid w:val="00E76BCF"/>
    <w:rsid w:val="00E771FF"/>
    <w:rsid w:val="00E8778D"/>
    <w:rsid w:val="00E9160C"/>
    <w:rsid w:val="00E91E62"/>
    <w:rsid w:val="00E9331F"/>
    <w:rsid w:val="00E9422D"/>
    <w:rsid w:val="00E9433E"/>
    <w:rsid w:val="00E949EC"/>
    <w:rsid w:val="00E9562A"/>
    <w:rsid w:val="00E96271"/>
    <w:rsid w:val="00E96CF8"/>
    <w:rsid w:val="00E97CC0"/>
    <w:rsid w:val="00E97DE9"/>
    <w:rsid w:val="00EA2A8A"/>
    <w:rsid w:val="00EA5941"/>
    <w:rsid w:val="00EB40A7"/>
    <w:rsid w:val="00EB5141"/>
    <w:rsid w:val="00EB5F33"/>
    <w:rsid w:val="00EB653F"/>
    <w:rsid w:val="00EB6665"/>
    <w:rsid w:val="00EC0C1D"/>
    <w:rsid w:val="00EC1418"/>
    <w:rsid w:val="00EC314E"/>
    <w:rsid w:val="00ED0AEA"/>
    <w:rsid w:val="00ED0B18"/>
    <w:rsid w:val="00ED1FA5"/>
    <w:rsid w:val="00ED210C"/>
    <w:rsid w:val="00ED25D4"/>
    <w:rsid w:val="00ED2D67"/>
    <w:rsid w:val="00ED5578"/>
    <w:rsid w:val="00ED5EA6"/>
    <w:rsid w:val="00ED6F26"/>
    <w:rsid w:val="00ED7C48"/>
    <w:rsid w:val="00EE046F"/>
    <w:rsid w:val="00EE12E2"/>
    <w:rsid w:val="00EE2F38"/>
    <w:rsid w:val="00EE2FB2"/>
    <w:rsid w:val="00EE5CB8"/>
    <w:rsid w:val="00EF1A86"/>
    <w:rsid w:val="00F01398"/>
    <w:rsid w:val="00F01878"/>
    <w:rsid w:val="00F047D6"/>
    <w:rsid w:val="00F07F8B"/>
    <w:rsid w:val="00F118FA"/>
    <w:rsid w:val="00F1389C"/>
    <w:rsid w:val="00F1394C"/>
    <w:rsid w:val="00F15C9B"/>
    <w:rsid w:val="00F201A6"/>
    <w:rsid w:val="00F21435"/>
    <w:rsid w:val="00F31FA8"/>
    <w:rsid w:val="00F328EC"/>
    <w:rsid w:val="00F3353C"/>
    <w:rsid w:val="00F343D4"/>
    <w:rsid w:val="00F3556B"/>
    <w:rsid w:val="00F4059F"/>
    <w:rsid w:val="00F40A02"/>
    <w:rsid w:val="00F4122A"/>
    <w:rsid w:val="00F4298D"/>
    <w:rsid w:val="00F4430B"/>
    <w:rsid w:val="00F44E5B"/>
    <w:rsid w:val="00F458DF"/>
    <w:rsid w:val="00F46E54"/>
    <w:rsid w:val="00F46ED4"/>
    <w:rsid w:val="00F47253"/>
    <w:rsid w:val="00F47A05"/>
    <w:rsid w:val="00F50B6B"/>
    <w:rsid w:val="00F50F24"/>
    <w:rsid w:val="00F51515"/>
    <w:rsid w:val="00F51A7E"/>
    <w:rsid w:val="00F527D8"/>
    <w:rsid w:val="00F53B32"/>
    <w:rsid w:val="00F53B6C"/>
    <w:rsid w:val="00F53EA6"/>
    <w:rsid w:val="00F55C0B"/>
    <w:rsid w:val="00F55EC9"/>
    <w:rsid w:val="00F57F3B"/>
    <w:rsid w:val="00F605E2"/>
    <w:rsid w:val="00F61F0A"/>
    <w:rsid w:val="00F658D3"/>
    <w:rsid w:val="00F66E6E"/>
    <w:rsid w:val="00F70650"/>
    <w:rsid w:val="00F74BF6"/>
    <w:rsid w:val="00F74CE0"/>
    <w:rsid w:val="00F75803"/>
    <w:rsid w:val="00F758A0"/>
    <w:rsid w:val="00F76F94"/>
    <w:rsid w:val="00F8183A"/>
    <w:rsid w:val="00F833B5"/>
    <w:rsid w:val="00F85EE4"/>
    <w:rsid w:val="00F87807"/>
    <w:rsid w:val="00F91B91"/>
    <w:rsid w:val="00F9448D"/>
    <w:rsid w:val="00F9485C"/>
    <w:rsid w:val="00F95645"/>
    <w:rsid w:val="00F95819"/>
    <w:rsid w:val="00F95A3A"/>
    <w:rsid w:val="00F96269"/>
    <w:rsid w:val="00F9786E"/>
    <w:rsid w:val="00FA065F"/>
    <w:rsid w:val="00FA182E"/>
    <w:rsid w:val="00FA2258"/>
    <w:rsid w:val="00FA356D"/>
    <w:rsid w:val="00FA36C1"/>
    <w:rsid w:val="00FA5C46"/>
    <w:rsid w:val="00FA5CC7"/>
    <w:rsid w:val="00FA5E56"/>
    <w:rsid w:val="00FA6156"/>
    <w:rsid w:val="00FA7784"/>
    <w:rsid w:val="00FB02AC"/>
    <w:rsid w:val="00FB0E94"/>
    <w:rsid w:val="00FB2592"/>
    <w:rsid w:val="00FB4493"/>
    <w:rsid w:val="00FB5F2C"/>
    <w:rsid w:val="00FB627D"/>
    <w:rsid w:val="00FB703D"/>
    <w:rsid w:val="00FC139C"/>
    <w:rsid w:val="00FC546A"/>
    <w:rsid w:val="00FC54A6"/>
    <w:rsid w:val="00FD198F"/>
    <w:rsid w:val="00FD1F63"/>
    <w:rsid w:val="00FD1FF3"/>
    <w:rsid w:val="00FD5269"/>
    <w:rsid w:val="00FD5C8C"/>
    <w:rsid w:val="00FE0F90"/>
    <w:rsid w:val="00FE1D5E"/>
    <w:rsid w:val="00FE3725"/>
    <w:rsid w:val="00FE4242"/>
    <w:rsid w:val="00FE43B5"/>
    <w:rsid w:val="00FF16F4"/>
    <w:rsid w:val="00FF3634"/>
    <w:rsid w:val="00FF3758"/>
    <w:rsid w:val="00FF670B"/>
    <w:rsid w:val="00FF6B01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55960"/>
  <w15:docId w15:val="{CC4E8DDF-7F4F-44AD-B370-A61016A5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377"/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85377"/>
    <w:pPr>
      <w:spacing w:line="240" w:lineRule="auto"/>
      <w:ind w:right="5953"/>
    </w:pPr>
    <w:rPr>
      <w:b/>
      <w:bCs/>
    </w:rPr>
  </w:style>
  <w:style w:type="paragraph" w:styleId="NoSpacing">
    <w:name w:val="No Spacing"/>
    <w:uiPriority w:val="1"/>
    <w:qFormat/>
    <w:rsid w:val="005853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377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D52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2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28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2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289"/>
    <w:rPr>
      <w:rFonts w:ascii="Times New Roman" w:eastAsia="Calibri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AF20C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482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</dc:creator>
  <cp:lastModifiedBy>Bradley Goodfellow</cp:lastModifiedBy>
  <cp:revision>4</cp:revision>
  <dcterms:created xsi:type="dcterms:W3CDTF">2023-03-07T14:59:00Z</dcterms:created>
  <dcterms:modified xsi:type="dcterms:W3CDTF">2024-05-31T11:30:00Z</dcterms:modified>
</cp:coreProperties>
</file>